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proofErr w:type="spellStart"/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  <w:proofErr w:type="spellEnd"/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proofErr w:type="spellStart"/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proofErr w:type="spellEnd"/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>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4390F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2619"/>
    <w:rsid w:val="003372F9"/>
    <w:rsid w:val="00345843"/>
    <w:rsid w:val="00380A8B"/>
    <w:rsid w:val="003A2F6A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0D25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2368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91FD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420C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2025-10-14T10:39:00Z</dcterms:created>
  <dcterms:modified xsi:type="dcterms:W3CDTF">2025-10-14T10:39:00Z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